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0A5A92" w:rsidRPr="00AD3C21" w:rsidTr="00C8588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2" w:rsidRDefault="000A5A92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2" w:rsidRPr="00EB3FF6" w:rsidRDefault="000A5A92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A5A92">
              <w:rPr>
                <w:b/>
                <w:sz w:val="26"/>
                <w:szCs w:val="26"/>
                <w:lang w:val="en-US"/>
              </w:rPr>
              <w:t>203A23</w:t>
            </w:r>
          </w:p>
        </w:tc>
      </w:tr>
      <w:tr w:rsidR="000A5A92" w:rsidTr="00C8588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2" w:rsidRDefault="000A5A92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A92" w:rsidRPr="00C44B8B" w:rsidRDefault="000A5A92" w:rsidP="00C8588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Pr="000A5A92">
              <w:rPr>
                <w:b/>
                <w:sz w:val="26"/>
                <w:szCs w:val="26"/>
                <w:u w:val="single"/>
                <w:lang w:val="en-US"/>
              </w:rPr>
              <w:t>2021062</w:t>
            </w:r>
          </w:p>
        </w:tc>
      </w:tr>
    </w:tbl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26453A" w:rsidRPr="00CB607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6453A" w:rsidRPr="00CB607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1F5706" w:rsidRPr="00CB6078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4B7D89" w:rsidRPr="00CB6078">
        <w:rPr>
          <w:b/>
          <w:sz w:val="26"/>
          <w:szCs w:val="26"/>
        </w:rPr>
        <w:t>___</w:t>
      </w:r>
      <w:r w:rsidR="006908C2">
        <w:rPr>
          <w:b/>
          <w:sz w:val="26"/>
          <w:szCs w:val="26"/>
        </w:rPr>
        <w:t>Прокат листовой горячекатан</w:t>
      </w:r>
      <w:r w:rsidR="00A90DB8">
        <w:rPr>
          <w:b/>
          <w:sz w:val="26"/>
          <w:szCs w:val="26"/>
        </w:rPr>
        <w:t>ы</w:t>
      </w:r>
      <w:r w:rsidR="009A7EDC" w:rsidRPr="00A90DB8">
        <w:rPr>
          <w:b/>
          <w:sz w:val="26"/>
          <w:szCs w:val="26"/>
        </w:rPr>
        <w:t xml:space="preserve">й 2,0мм </w:t>
      </w:r>
      <w:r w:rsidR="00843900" w:rsidRPr="00CB6078">
        <w:rPr>
          <w:b/>
          <w:sz w:val="26"/>
          <w:szCs w:val="26"/>
        </w:rPr>
        <w:t>_____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  <w:bookmarkStart w:id="1" w:name="_GoBack"/>
      <w:bookmarkEnd w:id="1"/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B7D89" w:rsidRPr="00CB6078">
        <w:rPr>
          <w:sz w:val="24"/>
          <w:szCs w:val="24"/>
        </w:rPr>
        <w:t>______</w:t>
      </w:r>
      <w:r w:rsidR="009A7EDC">
        <w:rPr>
          <w:sz w:val="24"/>
          <w:szCs w:val="24"/>
        </w:rPr>
        <w:t>ГОСТ 19903-74</w:t>
      </w:r>
      <w:r w:rsidR="00843900" w:rsidRPr="00CB6078">
        <w:rPr>
          <w:sz w:val="24"/>
          <w:szCs w:val="24"/>
        </w:rPr>
        <w:t>___________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CB6078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9A7EDC" w:rsidRPr="00A90DB8">
        <w:rPr>
          <w:b/>
          <w:sz w:val="24"/>
          <w:szCs w:val="24"/>
          <w:u w:val="single"/>
        </w:rPr>
        <w:t>ГОСТ 19903-74 «Прокат листовой горячекатаный. Сортамент»</w:t>
      </w:r>
      <w:r w:rsidR="00E36A51" w:rsidRPr="00A90DB8">
        <w:rPr>
          <w:b/>
          <w:sz w:val="24"/>
          <w:szCs w:val="24"/>
          <w:u w:val="single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8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083" w:rsidRDefault="006D6083">
      <w:r>
        <w:separator/>
      </w:r>
    </w:p>
  </w:endnote>
  <w:endnote w:type="continuationSeparator" w:id="0">
    <w:p w:rsidR="006D6083" w:rsidRDefault="006D6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083" w:rsidRDefault="006D6083">
      <w:r>
        <w:separator/>
      </w:r>
    </w:p>
  </w:footnote>
  <w:footnote w:type="continuationSeparator" w:id="0">
    <w:p w:rsidR="006D6083" w:rsidRDefault="006D60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056A6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6A6B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5A92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367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08C2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083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A7EDC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DB8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5C73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3AD4A-3F22-467A-AD60-85CD803F2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Anufriev.AV</cp:lastModifiedBy>
  <cp:revision>5</cp:revision>
  <cp:lastPrinted>2010-09-30T13:29:00Z</cp:lastPrinted>
  <dcterms:created xsi:type="dcterms:W3CDTF">2014-04-16T09:20:00Z</dcterms:created>
  <dcterms:modified xsi:type="dcterms:W3CDTF">2014-09-12T11:05:00Z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